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7A01F1C5" w:rsidR="0043584F" w:rsidRDefault="0043584F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7A046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26009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2F7BD674" w14:textId="138BE1B5" w:rsidR="000B6362" w:rsidRPr="000B6362" w:rsidRDefault="000B6362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IZ23GMZ.294.</w:t>
      </w:r>
      <w:r w:rsidR="007A046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517</w:t>
      </w: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1B743CEF" w14:textId="11B5F346" w:rsidR="00A90B1A" w:rsidRPr="00551CCF" w:rsidRDefault="0043584F" w:rsidP="0043584F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</w:t>
      </w:r>
      <w:r w:rsidR="007A046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05996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</w:t>
      </w:r>
      <w:r w:rsidR="007A046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05531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095986BE" w14:textId="2BD18661" w:rsidR="00F4727F" w:rsidRPr="000B636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NAZWA POSTĘPOWANIA:</w:t>
      </w:r>
      <w:r w:rsidRPr="000B636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11863593"/>
      <w:r w:rsidR="000B6362" w:rsidRPr="000B6362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1" w:name="_Hlk214538379"/>
      <w:bookmarkEnd w:id="0"/>
      <w:r w:rsidR="007A0463" w:rsidRPr="007A0463">
        <w:rPr>
          <w:rFonts w:ascii="Arial" w:hAnsi="Arial" w:cs="Arial"/>
          <w:b/>
          <w:bCs/>
          <w:iCs/>
          <w:sz w:val="22"/>
          <w:szCs w:val="22"/>
        </w:rPr>
        <w:t>Rozbudow</w:t>
      </w:r>
      <w:r w:rsidR="007A0463">
        <w:rPr>
          <w:rFonts w:ascii="Arial" w:hAnsi="Arial" w:cs="Arial"/>
          <w:b/>
          <w:bCs/>
          <w:iCs/>
          <w:sz w:val="22"/>
          <w:szCs w:val="22"/>
        </w:rPr>
        <w:t>a</w:t>
      </w:r>
      <w:r w:rsidR="007A0463" w:rsidRPr="007A0463">
        <w:rPr>
          <w:rFonts w:ascii="Arial" w:hAnsi="Arial" w:cs="Arial"/>
          <w:b/>
          <w:bCs/>
          <w:iCs/>
          <w:sz w:val="22"/>
          <w:szCs w:val="22"/>
        </w:rPr>
        <w:t xml:space="preserve"> systemu telewizji użytkowej (TVU) w siedzibie Sekcji Eksploatacji Kłodzko</w:t>
      </w:r>
      <w:bookmarkEnd w:id="1"/>
      <w:r w:rsidR="007A0463" w:rsidRPr="007A0463">
        <w:rPr>
          <w:rFonts w:ascii="Arial" w:hAnsi="Arial" w:cs="Arial"/>
          <w:b/>
          <w:bCs/>
          <w:iCs/>
          <w:sz w:val="22"/>
          <w:szCs w:val="22"/>
        </w:rPr>
        <w:t xml:space="preserve">” 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B743CF2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03-734 Warszawa</w:t>
      </w:r>
    </w:p>
    <w:p w14:paraId="1D986BA8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B66D934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ul. Parkowa 9</w:t>
      </w:r>
    </w:p>
    <w:p w14:paraId="33A7A38A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8752F" w14:textId="77777777" w:rsidR="006F76BB" w:rsidRDefault="006F76BB" w:rsidP="00DA091E">
      <w:r>
        <w:separator/>
      </w:r>
    </w:p>
  </w:endnote>
  <w:endnote w:type="continuationSeparator" w:id="0">
    <w:p w14:paraId="7A05E5A3" w14:textId="77777777" w:rsidR="006F76BB" w:rsidRDefault="006F76B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E9B06" w14:textId="77777777" w:rsidR="006F76BB" w:rsidRDefault="006F76BB" w:rsidP="00DA091E">
      <w:r>
        <w:separator/>
      </w:r>
    </w:p>
  </w:footnote>
  <w:footnote w:type="continuationSeparator" w:id="0">
    <w:p w14:paraId="612F0059" w14:textId="77777777" w:rsidR="006F76BB" w:rsidRDefault="006F76BB" w:rsidP="00DA091E">
      <w:r>
        <w:continuationSeparator/>
      </w:r>
    </w:p>
  </w:footnote>
  <w:footnote w:id="1">
    <w:p w14:paraId="0D321F28" w14:textId="172DCAFE" w:rsidR="00761E98" w:rsidRPr="0064422D" w:rsidRDefault="00761E98" w:rsidP="00761E98">
      <w:pPr>
        <w:pStyle w:val="Tekstprzypisudolnego"/>
        <w:jc w:val="both"/>
        <w:rPr>
          <w:ins w:id="2" w:author="Szewczyk Kamil" w:date="2022-05-09T10:49:00Z"/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ins w:id="3" w:author="Szewczyk Kamil" w:date="2022-05-09T10:49:00Z">
        <w:r>
          <w:rPr>
            <w:rFonts w:ascii="Arial" w:hAnsi="Arial" w:cs="Arial"/>
            <w:sz w:val="16"/>
            <w:szCs w:val="16"/>
          </w:rPr>
          <w:t xml:space="preserve"> z</w:t>
        </w:r>
        <w:r w:rsidRPr="00B929A1">
          <w:rPr>
            <w:rFonts w:ascii="Arial" w:hAnsi="Arial" w:cs="Arial"/>
            <w:sz w:val="16"/>
            <w:szCs w:val="16"/>
          </w:rPr>
          <w:t xml:space="preserve">akazuje się udzielania lub dalszego wykonywania wszelkich zamówień publicznych lub koncesji objętych zakresem dyrektyw w sprawie zamówień publicznych, </w:t>
        </w:r>
        <w:r w:rsidRPr="0064422D">
          <w:rPr>
            <w:rFonts w:ascii="Arial" w:hAnsi="Arial" w:cs="Arial"/>
            <w:sz w:val="16"/>
            <w:szCs w:val="16"/>
          </w:rPr>
          <w:t>a także zakresem art. 10 ust. 1, 3, ust. 6 lit. a)–e), ust. 8, 9 i 10, art. 11, 12, 13 i 14 dyrektywy 2014/23/UE, art. 7</w:t>
        </w:r>
      </w:ins>
      <w:ins w:id="4" w:author="Zimowski Jerzy" w:date="2025-11-06T13:11:00Z" w16du:dateUtc="2025-11-06T12:11:00Z">
        <w:r w:rsidR="00E8776A">
          <w:rPr>
            <w:rFonts w:ascii="Arial" w:hAnsi="Arial" w:cs="Arial"/>
            <w:sz w:val="16"/>
            <w:szCs w:val="16"/>
          </w:rPr>
          <w:t xml:space="preserve"> </w:t>
        </w:r>
        <w:r w:rsidR="003A17E9">
          <w:rPr>
            <w:rFonts w:ascii="Arial" w:hAnsi="Arial" w:cs="Arial"/>
            <w:sz w:val="16"/>
            <w:szCs w:val="16"/>
          </w:rPr>
          <w:t>li</w:t>
        </w:r>
        <w:r w:rsidR="00E8776A">
          <w:rPr>
            <w:rFonts w:ascii="Arial" w:hAnsi="Arial" w:cs="Arial"/>
            <w:sz w:val="16"/>
            <w:szCs w:val="16"/>
          </w:rPr>
          <w:t>t. a)</w:t>
        </w:r>
      </w:ins>
      <w:ins w:id="5" w:author="Zimowski Jerzy" w:date="2025-11-06T13:12:00Z" w16du:dateUtc="2025-11-06T12:12:00Z">
        <w:r w:rsidR="00DD73C7" w:rsidRPr="0064422D">
          <w:rPr>
            <w:rFonts w:ascii="Arial" w:hAnsi="Arial" w:cs="Arial"/>
            <w:sz w:val="16"/>
            <w:szCs w:val="16"/>
          </w:rPr>
          <w:t>–</w:t>
        </w:r>
      </w:ins>
      <w:ins w:id="6" w:author="Zimowski Jerzy" w:date="2025-11-06T13:11:00Z" w16du:dateUtc="2025-11-06T12:11:00Z">
        <w:r w:rsidR="00E8776A">
          <w:rPr>
            <w:rFonts w:ascii="Arial" w:hAnsi="Arial" w:cs="Arial"/>
            <w:sz w:val="16"/>
            <w:szCs w:val="16"/>
          </w:rPr>
          <w:t>d)</w:t>
        </w:r>
      </w:ins>
      <w:ins w:id="7" w:author="Zimowski Jerzy" w:date="2025-11-06T13:13:00Z" w16du:dateUtc="2025-11-06T12:13:00Z">
        <w:r w:rsidR="00DD73C7">
          <w:rPr>
            <w:rFonts w:ascii="Arial" w:hAnsi="Arial" w:cs="Arial"/>
            <w:sz w:val="16"/>
            <w:szCs w:val="16"/>
          </w:rPr>
          <w:t xml:space="preserve">, </w:t>
        </w:r>
      </w:ins>
      <w:ins w:id="8" w:author="Szewczyk Kamil" w:date="2022-05-09T10:49:00Z">
        <w:del w:id="9" w:author="Zimowski Jerzy" w:date="2025-11-06T13:13:00Z" w16du:dateUtc="2025-11-06T12:13:00Z">
          <w:r w:rsidRPr="0064422D" w:rsidDel="00DD73C7">
            <w:rPr>
              <w:rFonts w:ascii="Arial" w:hAnsi="Arial" w:cs="Arial"/>
              <w:sz w:val="16"/>
              <w:szCs w:val="16"/>
            </w:rPr>
            <w:delText xml:space="preserve"> i </w:delText>
          </w:r>
        </w:del>
        <w:r w:rsidRPr="0064422D">
          <w:rPr>
            <w:rFonts w:ascii="Arial" w:hAnsi="Arial" w:cs="Arial"/>
            <w:sz w:val="16"/>
            <w:szCs w:val="16"/>
          </w:rPr>
          <w:t>8, art. 10 lit. b)–f) i lit. h)–j) dyrektywy 2014/24/UE, art. 18, art. 21 lit. b)–e) i lit. g)–i), art. 29 i 30 dyrektywy 2014/25/UE oraz art. 13 lit. a)–d), lit. f)–h) i lit. j) dyrektywy 2009/81/WE na rzecz lub z udziałem:</w:t>
        </w:r>
      </w:ins>
    </w:p>
    <w:p w14:paraId="56E20484" w14:textId="6A441846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ins w:id="10" w:author="Szewczyk Kamil" w:date="2022-05-09T10:49:00Z"/>
          <w:rFonts w:ascii="Arial" w:hAnsi="Arial" w:cs="Arial"/>
          <w:sz w:val="16"/>
          <w:szCs w:val="16"/>
        </w:rPr>
      </w:pPr>
      <w:ins w:id="11" w:author="Szewczyk Kamil" w:date="2022-05-09T10:49:00Z">
        <w:r w:rsidRPr="0064422D">
          <w:rPr>
            <w:rFonts w:ascii="Arial" w:hAnsi="Arial" w:cs="Arial"/>
            <w:sz w:val="16"/>
            <w:szCs w:val="16"/>
          </w:rPr>
          <w:t>obywateli rosyjskich</w:t>
        </w:r>
      </w:ins>
      <w:ins w:id="12" w:author="Zimowski Jerzy" w:date="2025-11-06T13:14:00Z" w16du:dateUtc="2025-11-06T12:14:00Z">
        <w:r w:rsidR="00F339EC">
          <w:rPr>
            <w:rFonts w:ascii="Arial" w:hAnsi="Arial" w:cs="Arial"/>
            <w:sz w:val="16"/>
            <w:szCs w:val="16"/>
          </w:rPr>
          <w:t xml:space="preserve">, </w:t>
        </w:r>
      </w:ins>
      <w:ins w:id="13" w:author="Szewczyk Kamil" w:date="2022-05-09T10:49:00Z">
        <w:del w:id="14" w:author="Zimowski Jerzy" w:date="2025-11-06T13:14:00Z" w16du:dateUtc="2025-11-06T12:14:00Z">
          <w:r w:rsidRPr="0064422D" w:rsidDel="00F339EC">
            <w:rPr>
              <w:rFonts w:ascii="Arial" w:hAnsi="Arial" w:cs="Arial"/>
              <w:sz w:val="16"/>
              <w:szCs w:val="16"/>
            </w:rPr>
            <w:delText xml:space="preserve"> lub </w:delText>
          </w:r>
        </w:del>
        <w:r w:rsidRPr="0064422D">
          <w:rPr>
            <w:rFonts w:ascii="Arial" w:hAnsi="Arial" w:cs="Arial"/>
            <w:sz w:val="16"/>
            <w:szCs w:val="16"/>
          </w:rPr>
          <w:t>osób fizycznych</w:t>
        </w:r>
      </w:ins>
      <w:ins w:id="15" w:author="Zimowski Jerzy" w:date="2025-11-06T13:14:00Z" w16du:dateUtc="2025-11-06T12:14:00Z">
        <w:r w:rsidR="00AF6EBA">
          <w:rPr>
            <w:rFonts w:ascii="Arial" w:hAnsi="Arial" w:cs="Arial"/>
            <w:sz w:val="16"/>
            <w:szCs w:val="16"/>
          </w:rPr>
          <w:t xml:space="preserve"> zamieszkałych w Ros</w:t>
        </w:r>
      </w:ins>
      <w:ins w:id="16" w:author="Zimowski Jerzy" w:date="2025-11-06T13:20:00Z" w16du:dateUtc="2025-11-06T12:20:00Z">
        <w:r w:rsidR="00295D42">
          <w:rPr>
            <w:rFonts w:ascii="Arial" w:hAnsi="Arial" w:cs="Arial"/>
            <w:sz w:val="16"/>
            <w:szCs w:val="16"/>
          </w:rPr>
          <w:t>ji</w:t>
        </w:r>
      </w:ins>
      <w:ins w:id="17" w:author="Szewczyk Kamil" w:date="2022-05-09T10:49:00Z">
        <w:r w:rsidRPr="0064422D">
          <w:rPr>
            <w:rFonts w:ascii="Arial" w:hAnsi="Arial" w:cs="Arial"/>
            <w:sz w:val="16"/>
            <w:szCs w:val="16"/>
          </w:rPr>
          <w:t xml:space="preserve"> lub </w:t>
        </w:r>
      </w:ins>
      <w:ins w:id="18" w:author="Zimowski Jerzy" w:date="2025-11-06T13:20:00Z" w16du:dateUtc="2025-11-06T12:20:00Z">
        <w:r w:rsidR="00BE2D2D">
          <w:rPr>
            <w:rFonts w:ascii="Arial" w:hAnsi="Arial" w:cs="Arial"/>
            <w:sz w:val="16"/>
            <w:szCs w:val="16"/>
          </w:rPr>
          <w:t xml:space="preserve">osób </w:t>
        </w:r>
      </w:ins>
      <w:ins w:id="19" w:author="Szewczyk Kamil" w:date="2022-05-09T10:49:00Z">
        <w:r w:rsidRPr="0064422D">
          <w:rPr>
            <w:rFonts w:ascii="Arial" w:hAnsi="Arial" w:cs="Arial"/>
            <w:sz w:val="16"/>
            <w:szCs w:val="16"/>
          </w:rPr>
          <w:t>prawnych, podmiotów lub organów z siedzibą w Rosji;</w:t>
        </w:r>
      </w:ins>
    </w:p>
    <w:p w14:paraId="37D424A1" w14:textId="24DFD8D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20" w:name="_Hlk102557314"/>
      <w:ins w:id="21" w:author="Szewczyk Kamil" w:date="2022-05-09T10:49:00Z">
        <w:r w:rsidRPr="0064422D">
          <w:rPr>
            <w:rFonts w:ascii="Arial" w:hAnsi="Arial" w:cs="Arial"/>
            <w:sz w:val="16"/>
            <w:szCs w:val="16"/>
          </w:rPr>
          <w:t>osób prawnych, podmiotów lub organów, do których prawa własności bezpośrednio lub pośrednio w ponad 50 % należą do</w:t>
        </w:r>
      </w:ins>
      <w:ins w:id="22" w:author="Zimowski Jerzy" w:date="2025-11-03T13:53:00Z" w16du:dateUtc="2025-11-03T12:53:00Z">
        <w:r w:rsidR="00D60CB1">
          <w:rPr>
            <w:rFonts w:ascii="Arial" w:hAnsi="Arial" w:cs="Arial"/>
            <w:sz w:val="16"/>
            <w:szCs w:val="16"/>
          </w:rPr>
          <w:t xml:space="preserve"> </w:t>
        </w:r>
        <w:r w:rsidR="00C42EC3">
          <w:rPr>
            <w:rFonts w:ascii="Arial" w:hAnsi="Arial" w:cs="Arial"/>
            <w:sz w:val="16"/>
            <w:szCs w:val="16"/>
          </w:rPr>
          <w:t>o</w:t>
        </w:r>
      </w:ins>
      <w:ins w:id="23" w:author="Zimowski Jerzy" w:date="2025-11-03T13:54:00Z" w16du:dateUtc="2025-11-03T12:54:00Z">
        <w:r w:rsidR="00C42EC3">
          <w:rPr>
            <w:rFonts w:ascii="Arial" w:hAnsi="Arial" w:cs="Arial"/>
            <w:sz w:val="16"/>
            <w:szCs w:val="16"/>
          </w:rPr>
          <w:t xml:space="preserve">soby fizycznej lub prawnej </w:t>
        </w:r>
      </w:ins>
      <w:ins w:id="24" w:author="Zimowski Jerzy" w:date="2025-11-03T13:56:00Z" w16du:dateUtc="2025-11-03T12:56:00Z">
        <w:r w:rsidR="00056817">
          <w:rPr>
            <w:rFonts w:ascii="Arial" w:hAnsi="Arial" w:cs="Arial"/>
            <w:sz w:val="16"/>
            <w:szCs w:val="16"/>
          </w:rPr>
          <w:t xml:space="preserve">podmiotu </w:t>
        </w:r>
        <w:r w:rsidR="00F53525">
          <w:rPr>
            <w:rFonts w:ascii="Arial" w:hAnsi="Arial" w:cs="Arial"/>
            <w:sz w:val="16"/>
            <w:szCs w:val="16"/>
          </w:rPr>
          <w:t>lub organu</w:t>
        </w:r>
      </w:ins>
      <w:ins w:id="25" w:author="Szewczyk Kamil" w:date="2022-05-09T10:49:00Z">
        <w:del w:id="26" w:author="Zimowski Jerzy" w:date="2025-11-03T13:53:00Z" w16du:dateUtc="2025-11-03T12:53:00Z">
          <w:r w:rsidRPr="0064422D" w:rsidDel="00D60CB1">
            <w:rPr>
              <w:rFonts w:ascii="Arial" w:hAnsi="Arial" w:cs="Arial"/>
              <w:sz w:val="16"/>
              <w:szCs w:val="16"/>
            </w:rPr>
            <w:delText> podmiotu</w:delText>
          </w:r>
        </w:del>
        <w:r w:rsidRPr="0064422D">
          <w:rPr>
            <w:rFonts w:ascii="Arial" w:hAnsi="Arial" w:cs="Arial"/>
            <w:sz w:val="16"/>
            <w:szCs w:val="16"/>
          </w:rPr>
          <w:t>, o który</w:t>
        </w:r>
      </w:ins>
      <w:ins w:id="27" w:author="Zimowski Jerzy" w:date="2025-11-03T13:57:00Z" w16du:dateUtc="2025-11-03T12:57:00Z">
        <w:r w:rsidR="00F53525">
          <w:rPr>
            <w:rFonts w:ascii="Arial" w:hAnsi="Arial" w:cs="Arial"/>
            <w:sz w:val="16"/>
            <w:szCs w:val="16"/>
          </w:rPr>
          <w:t>ch</w:t>
        </w:r>
      </w:ins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20"/>
    </w:p>
    <w:p w14:paraId="608E04CF" w14:textId="680CAB90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ins w:id="28" w:author="Zimowski Jerzy" w:date="2025-11-06T13:23:00Z" w16du:dateUtc="2025-11-06T12:23:00Z">
        <w:r w:rsidR="00192FBA">
          <w:rPr>
            <w:rFonts w:ascii="Arial" w:hAnsi="Arial" w:cs="Arial"/>
            <w:sz w:val="16"/>
            <w:szCs w:val="16"/>
          </w:rPr>
          <w:t xml:space="preserve"> osoby fizycznej</w:t>
        </w:r>
        <w:r w:rsidR="003A09D1">
          <w:rPr>
            <w:rFonts w:ascii="Arial" w:hAnsi="Arial" w:cs="Arial"/>
            <w:sz w:val="16"/>
            <w:szCs w:val="16"/>
          </w:rPr>
          <w:t xml:space="preserve"> lub prawnej</w:t>
        </w:r>
      </w:ins>
      <w:del w:id="29" w:author="Zimowski Jerzy" w:date="2025-11-06T13:23:00Z" w16du:dateUtc="2025-11-06T12:23:00Z">
        <w:r w:rsidRPr="0064422D" w:rsidDel="00192FBA">
          <w:rPr>
            <w:rFonts w:ascii="Arial" w:hAnsi="Arial" w:cs="Arial"/>
            <w:sz w:val="16"/>
            <w:szCs w:val="16"/>
          </w:rPr>
          <w:delText xml:space="preserve"> podmiotu</w:delText>
        </w:r>
      </w:del>
      <w:r w:rsidRPr="0064422D">
        <w:rPr>
          <w:rFonts w:ascii="Arial" w:hAnsi="Arial" w:cs="Arial"/>
          <w:sz w:val="16"/>
          <w:szCs w:val="16"/>
        </w:rPr>
        <w:t>,</w:t>
      </w:r>
      <w:ins w:id="30" w:author="Zimowski Jerzy" w:date="2025-11-06T13:23:00Z" w16du:dateUtc="2025-11-06T12:23:00Z">
        <w:r w:rsidR="00C9001E">
          <w:rPr>
            <w:rFonts w:ascii="Arial" w:hAnsi="Arial" w:cs="Arial"/>
            <w:sz w:val="16"/>
            <w:szCs w:val="16"/>
          </w:rPr>
          <w:t xml:space="preserve"> po</w:t>
        </w:r>
      </w:ins>
      <w:ins w:id="31" w:author="Zimowski Jerzy" w:date="2025-11-06T13:24:00Z" w16du:dateUtc="2025-11-06T12:24:00Z">
        <w:r w:rsidR="00C9001E">
          <w:rPr>
            <w:rFonts w:ascii="Arial" w:hAnsi="Arial" w:cs="Arial"/>
            <w:sz w:val="16"/>
            <w:szCs w:val="16"/>
          </w:rPr>
          <w:t>dmiotu lub organu,</w:t>
        </w:r>
      </w:ins>
      <w:r w:rsidRPr="0064422D">
        <w:rPr>
          <w:rFonts w:ascii="Arial" w:hAnsi="Arial" w:cs="Arial"/>
          <w:sz w:val="16"/>
          <w:szCs w:val="16"/>
        </w:rPr>
        <w:t xml:space="preserve"> o który</w:t>
      </w:r>
      <w:ins w:id="32" w:author="Zimowski Jerzy" w:date="2025-11-06T13:24:00Z" w16du:dateUtc="2025-11-06T12:24:00Z">
        <w:r w:rsidR="00C9001E">
          <w:rPr>
            <w:rFonts w:ascii="Arial" w:hAnsi="Arial" w:cs="Arial"/>
            <w:sz w:val="16"/>
            <w:szCs w:val="16"/>
          </w:rPr>
          <w:t>ch</w:t>
        </w:r>
      </w:ins>
      <w:del w:id="33" w:author="Zimowski Jerzy" w:date="2025-11-06T13:24:00Z" w16du:dateUtc="2025-11-06T12:24:00Z">
        <w:r w:rsidRPr="0064422D" w:rsidDel="00C9001E">
          <w:rPr>
            <w:rFonts w:ascii="Arial" w:hAnsi="Arial" w:cs="Arial"/>
            <w:sz w:val="16"/>
            <w:szCs w:val="16"/>
          </w:rPr>
          <w:delText>m</w:delText>
        </w:r>
      </w:del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10FCC87" w:rsidR="002D0AEA" w:rsidRPr="00440B3B" w:rsidRDefault="007A0463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7A0463">
      <w:rPr>
        <w:rFonts w:ascii="Arial" w:hAnsi="Arial" w:cs="Arial"/>
        <w:b/>
        <w:i/>
        <w:iCs/>
        <w:color w:val="auto"/>
        <w:sz w:val="18"/>
        <w:szCs w:val="16"/>
      </w:rPr>
      <w:t xml:space="preserve">Załącznik nr </w:t>
    </w:r>
    <w:r>
      <w:rPr>
        <w:rFonts w:ascii="Arial" w:hAnsi="Arial" w:cs="Arial"/>
        <w:b/>
        <w:i/>
        <w:iCs/>
        <w:color w:val="auto"/>
        <w:sz w:val="18"/>
        <w:szCs w:val="16"/>
      </w:rPr>
      <w:t>6</w:t>
    </w:r>
    <w:r w:rsidRPr="007A0463">
      <w:rPr>
        <w:rFonts w:ascii="Arial" w:hAnsi="Arial" w:cs="Arial"/>
        <w:b/>
        <w:i/>
        <w:iCs/>
        <w:color w:val="auto"/>
        <w:sz w:val="18"/>
        <w:szCs w:val="16"/>
      </w:rPr>
      <w:t xml:space="preserve"> do Informacji o postępowaniu </w:t>
    </w:r>
    <w:r w:rsidR="002D0AEA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D0AEA"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ewczyk Kamil">
    <w15:presenceInfo w15:providerId="AD" w15:userId="S-1-5-21-114579573-3725427031-314597805-224013"/>
  </w15:person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14F2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362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E400A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92048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1336"/>
    <w:rsid w:val="00475692"/>
    <w:rsid w:val="0048151A"/>
    <w:rsid w:val="004D18FD"/>
    <w:rsid w:val="004D3F66"/>
    <w:rsid w:val="004E2231"/>
    <w:rsid w:val="004E4482"/>
    <w:rsid w:val="004E526F"/>
    <w:rsid w:val="004E57B9"/>
    <w:rsid w:val="004E7147"/>
    <w:rsid w:val="004F34C8"/>
    <w:rsid w:val="004F373D"/>
    <w:rsid w:val="004F4BAB"/>
    <w:rsid w:val="004F7A42"/>
    <w:rsid w:val="00500174"/>
    <w:rsid w:val="00502E92"/>
    <w:rsid w:val="0051293B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00D4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146FB"/>
    <w:rsid w:val="00620855"/>
    <w:rsid w:val="00626ACC"/>
    <w:rsid w:val="00631B48"/>
    <w:rsid w:val="0063582E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6F76BB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463"/>
    <w:rsid w:val="007A08C0"/>
    <w:rsid w:val="007B0B65"/>
    <w:rsid w:val="007B16A3"/>
    <w:rsid w:val="007B3C85"/>
    <w:rsid w:val="007B5C16"/>
    <w:rsid w:val="007B79F3"/>
    <w:rsid w:val="007D1B40"/>
    <w:rsid w:val="007D49E9"/>
    <w:rsid w:val="007E7DE1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3C2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6FD8"/>
    <w:rsid w:val="009472EE"/>
    <w:rsid w:val="00950FB6"/>
    <w:rsid w:val="00952EE6"/>
    <w:rsid w:val="0097782F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730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58EF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2D2D"/>
    <w:rsid w:val="00BE6804"/>
    <w:rsid w:val="00BE6B3F"/>
    <w:rsid w:val="00BF4223"/>
    <w:rsid w:val="00BF6B1E"/>
    <w:rsid w:val="00C061C2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87191"/>
    <w:rsid w:val="00D914D8"/>
    <w:rsid w:val="00D945C3"/>
    <w:rsid w:val="00D94918"/>
    <w:rsid w:val="00DA091E"/>
    <w:rsid w:val="00DA4C80"/>
    <w:rsid w:val="00DB76BE"/>
    <w:rsid w:val="00DC423A"/>
    <w:rsid w:val="00DD4FAF"/>
    <w:rsid w:val="00DD73C7"/>
    <w:rsid w:val="00DE5B0D"/>
    <w:rsid w:val="00E01DFC"/>
    <w:rsid w:val="00E03309"/>
    <w:rsid w:val="00E05513"/>
    <w:rsid w:val="00E10603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1723"/>
    <w:rsid w:val="00F05A3B"/>
    <w:rsid w:val="00F07AEF"/>
    <w:rsid w:val="00F275C0"/>
    <w:rsid w:val="00F339EC"/>
    <w:rsid w:val="00F34727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13</cp:revision>
  <cp:lastPrinted>2025-11-04T09:08:00Z</cp:lastPrinted>
  <dcterms:created xsi:type="dcterms:W3CDTF">2025-11-19T07:48:00Z</dcterms:created>
  <dcterms:modified xsi:type="dcterms:W3CDTF">2025-12-10T11:42:00Z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